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F2C94" w14:textId="77777777" w:rsidR="004C3D9A" w:rsidRPr="003C1A49" w:rsidRDefault="003C1A49" w:rsidP="004C3D9A">
      <w:pPr>
        <w:pStyle w:val="ListParagraph"/>
        <w:numPr>
          <w:ilvl w:val="0"/>
          <w:numId w:val="1"/>
        </w:numPr>
        <w:rPr>
          <w:b/>
          <w:sz w:val="24"/>
          <w:szCs w:val="24"/>
        </w:rPr>
      </w:pPr>
      <w:r w:rsidRPr="003C1A49">
        <w:rPr>
          <w:b/>
          <w:sz w:val="24"/>
          <w:szCs w:val="24"/>
        </w:rPr>
        <w:t>OHS Tender Returnable</w:t>
      </w: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495BFAD8" w14:textId="77777777" w:rsidTr="007E0E3E">
        <w:trPr>
          <w:cantSplit/>
          <w:trHeight w:val="1318"/>
          <w:tblHeader/>
          <w:jc w:val="center"/>
        </w:trPr>
        <w:tc>
          <w:tcPr>
            <w:tcW w:w="657" w:type="dxa"/>
            <w:vMerge w:val="restart"/>
            <w:shd w:val="clear" w:color="auto" w:fill="FFFFFF"/>
            <w:vAlign w:val="center"/>
          </w:tcPr>
          <w:p w14:paraId="6DEE162F"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14:paraId="61D602FB" w14:textId="77777777" w:rsidR="00CE0B93" w:rsidRPr="00DF4955"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25" w:type="dxa"/>
            <w:shd w:val="clear" w:color="auto" w:fill="FFFFFF"/>
            <w:vAlign w:val="center"/>
          </w:tcPr>
          <w:p w14:paraId="6A3D4567"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23" w:type="dxa"/>
            <w:vMerge w:val="restart"/>
            <w:shd w:val="clear" w:color="auto" w:fill="FFFFFF"/>
            <w:vAlign w:val="center"/>
          </w:tcPr>
          <w:p w14:paraId="4B9C61AD"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CE0B93" w:rsidRPr="00DD7250" w14:paraId="20AC7FCF" w14:textId="77777777" w:rsidTr="007E0E3E">
        <w:trPr>
          <w:cantSplit/>
          <w:trHeight w:val="219"/>
          <w:tblHeader/>
          <w:jc w:val="center"/>
        </w:trPr>
        <w:tc>
          <w:tcPr>
            <w:tcW w:w="657" w:type="dxa"/>
            <w:vMerge/>
            <w:shd w:val="clear" w:color="auto" w:fill="FFFFFF"/>
            <w:vAlign w:val="center"/>
          </w:tcPr>
          <w:p w14:paraId="68B317DE"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39A792F7"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6CBDD61C"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49CBDBD8"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2CBDC80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23" w:type="dxa"/>
            <w:vMerge/>
            <w:shd w:val="clear" w:color="auto" w:fill="FFFFFF"/>
            <w:vAlign w:val="center"/>
          </w:tcPr>
          <w:p w14:paraId="07B0B21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14:paraId="00A7D615" w14:textId="77777777" w:rsidTr="007E0E3E">
        <w:trPr>
          <w:trHeight w:val="20"/>
          <w:jc w:val="center"/>
        </w:trPr>
        <w:tc>
          <w:tcPr>
            <w:tcW w:w="657" w:type="dxa"/>
          </w:tcPr>
          <w:p w14:paraId="14AFFA2C"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3E1D38E2" w14:textId="77777777" w:rsidR="00CE0B93" w:rsidRPr="00A651ED"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A651ED">
              <w:rPr>
                <w:rFonts w:ascii="Arial" w:eastAsia="Times New Roman" w:hAnsi="Arial" w:cs="Arial"/>
                <w:b/>
              </w:rPr>
              <w:t>Annexure B</w:t>
            </w:r>
          </w:p>
          <w:p w14:paraId="021C1A36" w14:textId="77777777" w:rsidR="00CE0B93"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SHE </w:t>
            </w:r>
            <w:proofErr w:type="gramStart"/>
            <w:r w:rsidRPr="008255FB">
              <w:rPr>
                <w:rFonts w:ascii="Arial" w:eastAsia="Times New Roman" w:hAnsi="Arial" w:cs="Arial"/>
                <w:b/>
              </w:rPr>
              <w:t>rules</w:t>
            </w:r>
            <w:proofErr w:type="gramEnd"/>
            <w:r w:rsidRPr="00B87E63">
              <w:rPr>
                <w:rFonts w:ascii="Arial" w:eastAsia="Times New Roman" w:hAnsi="Arial" w:cs="Arial"/>
              </w:rPr>
              <w:t xml:space="preserve"> and requirements form </w:t>
            </w:r>
            <w:r w:rsidRPr="00EE798A">
              <w:rPr>
                <w:rFonts w:ascii="Arial" w:eastAsia="Times New Roman" w:hAnsi="Arial" w:cs="Arial"/>
                <w:b/>
              </w:rPr>
              <w:t>(Annexure B)</w:t>
            </w:r>
            <w:r w:rsidRPr="00B87E63">
              <w:rPr>
                <w:rFonts w:ascii="Arial" w:eastAsia="Times New Roman" w:hAnsi="Arial" w:cs="Arial"/>
              </w:rPr>
              <w:t xml:space="preserve"> signed and submitted by the tenderer?</w:t>
            </w:r>
          </w:p>
        </w:tc>
        <w:tc>
          <w:tcPr>
            <w:tcW w:w="1525" w:type="dxa"/>
          </w:tcPr>
          <w:p w14:paraId="0B263082" w14:textId="0E5A70BE" w:rsidR="00CE0B93" w:rsidRPr="00DD7250" w:rsidRDefault="00FB1277">
            <w:pPr>
              <w:contextualSpacing/>
              <w:jc w:val="both"/>
              <w:rPr>
                <w:rFonts w:ascii="Arial" w:eastAsia="Times New Roman" w:hAnsi="Arial" w:cs="Arial"/>
              </w:rPr>
              <w:pPrChange w:id="0" w:author="Sizani Shabangu" w:date="2023-05-05T11:56:00Z">
                <w:pPr>
                  <w:contextualSpacing/>
                </w:pPr>
              </w:pPrChange>
            </w:pPr>
            <w:ins w:id="1" w:author="Sizani Shabangu" w:date="2023-05-05T11:55:00Z">
              <w:r>
                <w:rPr>
                  <w:rFonts w:ascii="Arial" w:eastAsia="Times New Roman" w:hAnsi="Arial" w:cs="Arial"/>
                </w:rPr>
                <w:t>Yes</w:t>
              </w:r>
            </w:ins>
          </w:p>
        </w:tc>
        <w:tc>
          <w:tcPr>
            <w:tcW w:w="4823" w:type="dxa"/>
          </w:tcPr>
          <w:p w14:paraId="531FA91E"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24FA0FD1" w14:textId="77777777" w:rsidTr="007E0E3E">
        <w:trPr>
          <w:trHeight w:val="20"/>
          <w:jc w:val="center"/>
        </w:trPr>
        <w:tc>
          <w:tcPr>
            <w:tcW w:w="657" w:type="dxa"/>
          </w:tcPr>
          <w:p w14:paraId="41CCA74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633A9C8C" w14:textId="77777777" w:rsidR="00CE0B93"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CF02FC">
              <w:rPr>
                <w:rFonts w:ascii="Arial" w:eastAsia="Times New Roman" w:hAnsi="Arial" w:cs="Arial"/>
                <w:b/>
              </w:rPr>
              <w:t xml:space="preserve">Health </w:t>
            </w:r>
            <w:r>
              <w:rPr>
                <w:rFonts w:ascii="Arial" w:eastAsia="Times New Roman" w:hAnsi="Arial" w:cs="Arial"/>
                <w:b/>
              </w:rPr>
              <w:t xml:space="preserve">and </w:t>
            </w:r>
            <w:proofErr w:type="gramStart"/>
            <w:r w:rsidRPr="00CF02FC">
              <w:rPr>
                <w:rFonts w:ascii="Arial" w:eastAsia="Times New Roman" w:hAnsi="Arial" w:cs="Arial"/>
                <w:b/>
              </w:rPr>
              <w:t>Safety  Plan</w:t>
            </w:r>
            <w:proofErr w:type="gramEnd"/>
            <w:r w:rsidRPr="00B87E63">
              <w:rPr>
                <w:rFonts w:ascii="Arial" w:eastAsia="Times New Roman" w:hAnsi="Arial" w:cs="Arial"/>
              </w:rPr>
              <w:t xml:space="preserve"> </w:t>
            </w:r>
            <w:r>
              <w:rPr>
                <w:rFonts w:ascii="Arial" w:eastAsia="Times New Roman" w:hAnsi="Arial" w:cs="Arial"/>
              </w:rPr>
              <w:t xml:space="preserve">(must </w:t>
            </w:r>
            <w:r>
              <w:rPr>
                <w:rFonts w:ascii="Arial" w:eastAsia="Calibri" w:hAnsi="Arial" w:cs="Arial"/>
                <w:lang w:val="en-US"/>
              </w:rPr>
              <w:t xml:space="preserve">address the project /scope of work OHS risk(s) and aligned with </w:t>
            </w:r>
            <w:r w:rsidR="00A651ED">
              <w:rPr>
                <w:rFonts w:ascii="Arial" w:eastAsia="Calibri" w:hAnsi="Arial" w:cs="Arial"/>
                <w:lang w:val="en-US"/>
              </w:rPr>
              <w:t xml:space="preserve"> the </w:t>
            </w:r>
            <w:r>
              <w:rPr>
                <w:rFonts w:ascii="Arial" w:eastAsia="Calibri" w:hAnsi="Arial" w:cs="Arial"/>
                <w:lang w:val="en-US"/>
              </w:rPr>
              <w:t>health and safety specification</w:t>
            </w:r>
            <w:r w:rsidR="007E0E3E">
              <w:rPr>
                <w:rFonts w:ascii="Arial" w:eastAsia="Calibri" w:hAnsi="Arial" w:cs="Arial"/>
                <w:lang w:val="en-US"/>
              </w:rPr>
              <w:t xml:space="preserve"> or requirements</w:t>
            </w:r>
            <w:r w:rsidRPr="000C06F5">
              <w:rPr>
                <w:rFonts w:ascii="Arial" w:eastAsia="Calibri" w:hAnsi="Arial" w:cs="Arial"/>
                <w:lang w:val="en-US"/>
              </w:rPr>
              <w:t>)</w:t>
            </w:r>
          </w:p>
          <w:p w14:paraId="5A9483EB" w14:textId="77777777" w:rsidR="00CE0B93" w:rsidRPr="001B5685" w:rsidRDefault="00CE0B93" w:rsidP="007E0E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14:paraId="0E95BF24" w14:textId="74651D98" w:rsidR="00CE0B93" w:rsidRPr="00DD7250" w:rsidRDefault="00FB1277">
            <w:pPr>
              <w:contextualSpacing/>
              <w:jc w:val="both"/>
              <w:rPr>
                <w:rFonts w:ascii="Arial" w:eastAsia="Times New Roman" w:hAnsi="Arial" w:cs="Arial"/>
              </w:rPr>
              <w:pPrChange w:id="2" w:author="Sizani Shabangu" w:date="2023-05-05T11:56:00Z">
                <w:pPr>
                  <w:contextualSpacing/>
                </w:pPr>
              </w:pPrChange>
            </w:pPr>
            <w:ins w:id="3" w:author="Sizani Shabangu" w:date="2023-05-05T11:55:00Z">
              <w:r>
                <w:rPr>
                  <w:rFonts w:ascii="Arial" w:eastAsia="Times New Roman" w:hAnsi="Arial" w:cs="Arial"/>
                </w:rPr>
                <w:t>Yes</w:t>
              </w:r>
            </w:ins>
          </w:p>
        </w:tc>
        <w:tc>
          <w:tcPr>
            <w:tcW w:w="4823" w:type="dxa"/>
          </w:tcPr>
          <w:p w14:paraId="21D289B8"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56787850" w14:textId="77777777" w:rsidTr="007E0E3E">
        <w:trPr>
          <w:trHeight w:val="20"/>
          <w:jc w:val="center"/>
        </w:trPr>
        <w:tc>
          <w:tcPr>
            <w:tcW w:w="657" w:type="dxa"/>
          </w:tcPr>
          <w:p w14:paraId="283D92B4"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5D31CBB2" w14:textId="77777777" w:rsidR="00CE0B93" w:rsidRPr="002662E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007E0E3E" w:rsidRPr="002662E0">
              <w:rPr>
                <w:rFonts w:ascii="Arial" w:eastAsia="Times New Roman" w:hAnsi="Arial" w:cs="Arial"/>
                <w:b/>
              </w:rPr>
              <w:t>S</w:t>
            </w:r>
            <w:r w:rsidR="007E0E3E">
              <w:rPr>
                <w:rFonts w:ascii="Arial" w:eastAsia="Times New Roman" w:hAnsi="Arial" w:cs="Arial"/>
                <w:b/>
              </w:rPr>
              <w:t xml:space="preserve">afety </w:t>
            </w:r>
            <w:r>
              <w:rPr>
                <w:rFonts w:ascii="Arial" w:eastAsia="Times New Roman" w:hAnsi="Arial" w:cs="Arial"/>
                <w:b/>
              </w:rPr>
              <w:t>management</w:t>
            </w:r>
          </w:p>
          <w:p w14:paraId="5A60505E"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w:t>
            </w:r>
            <w:r w:rsidR="007E0E3E" w:rsidRPr="00DD7250">
              <w:rPr>
                <w:rFonts w:ascii="Arial" w:eastAsia="Times New Roman" w:hAnsi="Arial" w:cs="Arial"/>
              </w:rPr>
              <w:t xml:space="preserve">costing for SHE </w:t>
            </w:r>
            <w:r w:rsidRPr="00DD7250">
              <w:rPr>
                <w:rFonts w:ascii="Arial" w:eastAsia="Times New Roman" w:hAnsi="Arial" w:cs="Arial"/>
              </w:rPr>
              <w:t>(</w:t>
            </w:r>
            <w:r w:rsidR="007E0E3E">
              <w:rPr>
                <w:rFonts w:ascii="Arial" w:eastAsia="Times New Roman" w:hAnsi="Arial" w:cs="Arial"/>
              </w:rPr>
              <w:t>t</w:t>
            </w:r>
            <w:r w:rsidR="007E0E3E" w:rsidRPr="00DD7250">
              <w:rPr>
                <w:rFonts w:ascii="Arial" w:eastAsia="Times New Roman" w:hAnsi="Arial" w:cs="Arial"/>
              </w:rPr>
              <w:t xml:space="preserve">he </w:t>
            </w:r>
            <w:r w:rsidRPr="00DD7250">
              <w:rPr>
                <w:rFonts w:ascii="Arial" w:eastAsia="Times New Roman" w:hAnsi="Arial" w:cs="Arial"/>
              </w:rPr>
              <w:t>cost should be broken down not provided as a lump sum)</w:t>
            </w:r>
            <w:r w:rsidR="007E0E3E">
              <w:rPr>
                <w:rFonts w:ascii="Arial" w:eastAsia="Times New Roman" w:hAnsi="Arial" w:cs="Arial"/>
              </w:rPr>
              <w:t>.</w:t>
            </w:r>
            <w:r w:rsidRPr="00DD7250">
              <w:rPr>
                <w:rFonts w:ascii="Arial" w:eastAsia="Times New Roman" w:hAnsi="Arial" w:cs="Arial"/>
              </w:rPr>
              <w:t xml:space="preserve"> </w:t>
            </w:r>
          </w:p>
          <w:p w14:paraId="3BF804C9" w14:textId="77777777" w:rsidR="00CE0B93" w:rsidRPr="00DD7250" w:rsidRDefault="007E0E3E"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 xml:space="preserve">The costing must be </w:t>
            </w:r>
            <w:r w:rsidR="00CE0B93" w:rsidRPr="00DD7250">
              <w:rPr>
                <w:rFonts w:ascii="Arial" w:eastAsia="Times New Roman" w:hAnsi="Arial" w:cs="Arial"/>
              </w:rPr>
              <w:t>based on the overall scope o</w:t>
            </w:r>
            <w:r w:rsidR="00CE0B93">
              <w:rPr>
                <w:rFonts w:ascii="Arial" w:eastAsia="Times New Roman" w:hAnsi="Arial" w:cs="Arial"/>
              </w:rPr>
              <w:t xml:space="preserve">f work/service to be </w:t>
            </w:r>
            <w:proofErr w:type="gramStart"/>
            <w:r w:rsidR="00CE0B93">
              <w:rPr>
                <w:rFonts w:ascii="Arial" w:eastAsia="Times New Roman" w:hAnsi="Arial" w:cs="Arial"/>
              </w:rPr>
              <w:t>performed;</w:t>
            </w:r>
            <w:proofErr w:type="gramEnd"/>
          </w:p>
          <w:p w14:paraId="34DC564E" w14:textId="77777777" w:rsidR="00CE0B93" w:rsidRPr="00DD7250" w:rsidRDefault="00D41756"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T</w:t>
            </w:r>
            <w:r w:rsidR="00CE0B93" w:rsidRPr="00DD7250">
              <w:rPr>
                <w:rFonts w:ascii="Arial" w:eastAsia="Times New Roman" w:hAnsi="Arial" w:cs="Arial"/>
              </w:rPr>
              <w:t xml:space="preserve">he scope of </w:t>
            </w:r>
            <w:r w:rsidRPr="00DD7250">
              <w:rPr>
                <w:rFonts w:ascii="Arial" w:eastAsia="Times New Roman" w:hAnsi="Arial" w:cs="Arial"/>
              </w:rPr>
              <w:t>work</w:t>
            </w:r>
            <w:r>
              <w:rPr>
                <w:rFonts w:ascii="Arial" w:eastAsia="Times New Roman" w:hAnsi="Arial" w:cs="Arial"/>
              </w:rPr>
              <w:t xml:space="preserve"> and</w:t>
            </w:r>
            <w:r w:rsidR="00634820">
              <w:rPr>
                <w:rFonts w:ascii="Arial" w:eastAsia="Times New Roman" w:hAnsi="Arial" w:cs="Arial"/>
              </w:rPr>
              <w:t xml:space="preserve"> </w:t>
            </w:r>
            <w:r w:rsidR="00A651ED">
              <w:rPr>
                <w:rFonts w:ascii="Arial" w:eastAsia="Times New Roman" w:hAnsi="Arial" w:cs="Arial"/>
              </w:rPr>
              <w:t xml:space="preserve">the </w:t>
            </w:r>
            <w:r w:rsidR="00CE0B93" w:rsidRPr="00DD7250">
              <w:rPr>
                <w:rFonts w:ascii="Arial" w:eastAsia="Times New Roman" w:hAnsi="Arial" w:cs="Arial"/>
              </w:rPr>
              <w:t>risk assessment may serve as a guideline.</w:t>
            </w:r>
          </w:p>
          <w:p w14:paraId="03E7CC86"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14:paraId="6E9DF084" w14:textId="2A6DA098" w:rsidR="00CE0B93" w:rsidRPr="00DD7250" w:rsidRDefault="00FB1277">
            <w:pPr>
              <w:ind w:left="360"/>
              <w:contextualSpacing/>
              <w:jc w:val="both"/>
              <w:rPr>
                <w:rFonts w:ascii="Arial" w:eastAsia="Calibri" w:hAnsi="Arial" w:cs="Arial"/>
                <w:lang w:val="en-US"/>
              </w:rPr>
              <w:pPrChange w:id="4" w:author="Sizani Shabangu" w:date="2023-05-05T11:56:00Z">
                <w:pPr>
                  <w:ind w:left="360"/>
                  <w:contextualSpacing/>
                </w:pPr>
              </w:pPrChange>
            </w:pPr>
            <w:ins w:id="5" w:author="Sizani Shabangu" w:date="2023-05-05T11:55:00Z">
              <w:r>
                <w:rPr>
                  <w:rFonts w:ascii="Arial" w:eastAsia="Calibri" w:hAnsi="Arial" w:cs="Arial"/>
                  <w:lang w:val="en-US"/>
                </w:rPr>
                <w:t>Yes</w:t>
              </w:r>
            </w:ins>
          </w:p>
        </w:tc>
        <w:tc>
          <w:tcPr>
            <w:tcW w:w="4823" w:type="dxa"/>
          </w:tcPr>
          <w:p w14:paraId="3C20EED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142856AD" w14:textId="77777777" w:rsidTr="007E0E3E">
        <w:trPr>
          <w:trHeight w:val="20"/>
          <w:jc w:val="center"/>
        </w:trPr>
        <w:tc>
          <w:tcPr>
            <w:tcW w:w="657" w:type="dxa"/>
          </w:tcPr>
          <w:p w14:paraId="66AC81B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4</w:t>
            </w:r>
          </w:p>
        </w:tc>
        <w:tc>
          <w:tcPr>
            <w:tcW w:w="5721" w:type="dxa"/>
          </w:tcPr>
          <w:p w14:paraId="02F8E522" w14:textId="77777777" w:rsidR="00CE0B93" w:rsidRPr="00690079"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Pr>
                <w:rFonts w:ascii="Arial" w:eastAsia="Times New Roman" w:hAnsi="Arial" w:cs="Arial"/>
                <w:b/>
              </w:rPr>
              <w:t xml:space="preserve">SHE </w:t>
            </w:r>
            <w:r w:rsidRPr="00690079">
              <w:rPr>
                <w:rFonts w:ascii="Arial" w:eastAsia="Times New Roman" w:hAnsi="Arial" w:cs="Arial"/>
                <w:b/>
              </w:rPr>
              <w:t xml:space="preserve">Risk </w:t>
            </w:r>
            <w:proofErr w:type="gramStart"/>
            <w:r w:rsidRPr="00690079">
              <w:rPr>
                <w:rFonts w:ascii="Arial" w:eastAsia="Times New Roman" w:hAnsi="Arial" w:cs="Arial"/>
                <w:b/>
              </w:rPr>
              <w:t>Assessment  (</w:t>
            </w:r>
            <w:proofErr w:type="gramEnd"/>
            <w:r w:rsidRPr="00690079">
              <w:rPr>
                <w:rFonts w:ascii="Arial" w:eastAsia="Times New Roman" w:hAnsi="Arial" w:cs="Arial"/>
                <w:b/>
              </w:rPr>
              <w:t>BRA)</w:t>
            </w:r>
          </w:p>
          <w:p w14:paraId="217AFDCE" w14:textId="77777777" w:rsidR="00CE0B93" w:rsidRPr="005A110C" w:rsidRDefault="00CE0B93" w:rsidP="00D41756">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Calibri" w:hAnsi="Arial" w:cs="Arial"/>
                <w:lang w:val="en-US"/>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25" w:type="dxa"/>
          </w:tcPr>
          <w:p w14:paraId="06678103" w14:textId="76B3B4EB" w:rsidR="00CE0B93" w:rsidRPr="00DD7250" w:rsidRDefault="00FB1277" w:rsidP="000C1D8B">
            <w:pPr>
              <w:ind w:left="360"/>
              <w:contextualSpacing/>
              <w:rPr>
                <w:rFonts w:ascii="Arial" w:eastAsia="Calibri" w:hAnsi="Arial" w:cs="Arial"/>
                <w:lang w:val="en-US"/>
              </w:rPr>
            </w:pPr>
            <w:ins w:id="6" w:author="Sizani Shabangu" w:date="2023-05-05T11:56:00Z">
              <w:r>
                <w:rPr>
                  <w:rFonts w:ascii="Arial" w:eastAsia="Calibri" w:hAnsi="Arial" w:cs="Arial"/>
                  <w:lang w:val="en-US"/>
                </w:rPr>
                <w:t>Yes</w:t>
              </w:r>
            </w:ins>
          </w:p>
        </w:tc>
        <w:tc>
          <w:tcPr>
            <w:tcW w:w="4823" w:type="dxa"/>
          </w:tcPr>
          <w:p w14:paraId="4BCD0AE8"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2A07A06A" w14:textId="77777777" w:rsidTr="007E0E3E">
        <w:trPr>
          <w:trHeight w:val="20"/>
          <w:jc w:val="center"/>
        </w:trPr>
        <w:tc>
          <w:tcPr>
            <w:tcW w:w="657" w:type="dxa"/>
          </w:tcPr>
          <w:p w14:paraId="6A91F00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14:paraId="7BB1494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14:paraId="5B56013D" w14:textId="7E3CE225" w:rsidR="00CE0B93" w:rsidRPr="00DD7250" w:rsidRDefault="00FB1277" w:rsidP="000C1D8B">
            <w:pPr>
              <w:contextualSpacing/>
              <w:rPr>
                <w:rFonts w:ascii="Arial" w:eastAsia="Calibri" w:hAnsi="Arial" w:cs="Arial"/>
                <w:lang w:val="en-US"/>
              </w:rPr>
            </w:pPr>
            <w:ins w:id="7" w:author="Sizani Shabangu" w:date="2023-05-05T11:56:00Z">
              <w:r>
                <w:rPr>
                  <w:rFonts w:ascii="Arial" w:eastAsia="Calibri" w:hAnsi="Arial" w:cs="Arial"/>
                  <w:lang w:val="en-US"/>
                </w:rPr>
                <w:t>Yes</w:t>
              </w:r>
            </w:ins>
          </w:p>
        </w:tc>
        <w:tc>
          <w:tcPr>
            <w:tcW w:w="4823" w:type="dxa"/>
          </w:tcPr>
          <w:p w14:paraId="0D7A5B27"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711BBA0A" w14:textId="77777777" w:rsidTr="007E0E3E">
        <w:trPr>
          <w:trHeight w:val="20"/>
          <w:jc w:val="center"/>
        </w:trPr>
        <w:tc>
          <w:tcPr>
            <w:tcW w:w="657" w:type="dxa"/>
          </w:tcPr>
          <w:p w14:paraId="01A1D3A9"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3841A302" w14:textId="77777777" w:rsidR="00CE0B93" w:rsidRPr="00690079"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SHE policy signed by CEO</w:t>
            </w:r>
          </w:p>
          <w:p w14:paraId="49174870" w14:textId="77777777" w:rsidR="00A651ED" w:rsidRDefault="00A651ED" w:rsidP="00A651E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The submitted policy must c</w:t>
            </w:r>
            <w:r w:rsidRPr="002A2415">
              <w:rPr>
                <w:rFonts w:ascii="Arial" w:eastAsia="Calibri" w:hAnsi="Arial" w:cs="Arial"/>
                <w:lang w:val="en-US"/>
              </w:rPr>
              <w:t>omply to OHS</w:t>
            </w:r>
            <w:r>
              <w:rPr>
                <w:rFonts w:ascii="Arial" w:eastAsia="Calibri" w:hAnsi="Arial" w:cs="Arial"/>
                <w:lang w:val="en-US"/>
              </w:rPr>
              <w:t xml:space="preserve"> </w:t>
            </w:r>
            <w:proofErr w:type="gramStart"/>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w:t>
            </w:r>
            <w:proofErr w:type="gramEnd"/>
            <w:r w:rsidRPr="002A2415">
              <w:rPr>
                <w:rFonts w:ascii="Arial" w:eastAsia="Calibri" w:hAnsi="Arial" w:cs="Arial"/>
                <w:lang w:val="en-US"/>
              </w:rPr>
              <w:t xml:space="preserve"> 7</w:t>
            </w:r>
            <w:r>
              <w:rPr>
                <w:rFonts w:ascii="Arial" w:eastAsia="Calibri" w:hAnsi="Arial" w:cs="Arial"/>
                <w:lang w:val="en-US"/>
              </w:rPr>
              <w:t xml:space="preserve"> </w:t>
            </w:r>
          </w:p>
          <w:p w14:paraId="1D42C549" w14:textId="77777777" w:rsidR="00CE0B93" w:rsidRPr="002A241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259737C5" w14:textId="1EDE9F30" w:rsidR="00CE0B93" w:rsidRPr="00DD7250" w:rsidRDefault="00FB1277" w:rsidP="000C1D8B">
            <w:pPr>
              <w:contextualSpacing/>
              <w:rPr>
                <w:rFonts w:ascii="Arial" w:eastAsia="Calibri" w:hAnsi="Arial" w:cs="Arial"/>
                <w:lang w:val="en-US"/>
              </w:rPr>
            </w:pPr>
            <w:ins w:id="8" w:author="Sizani Shabangu" w:date="2023-05-05T11:56:00Z">
              <w:r>
                <w:rPr>
                  <w:rFonts w:ascii="Arial" w:eastAsia="Calibri" w:hAnsi="Arial" w:cs="Arial"/>
                  <w:lang w:val="en-US"/>
                </w:rPr>
                <w:t>Yes</w:t>
              </w:r>
            </w:ins>
          </w:p>
        </w:tc>
        <w:tc>
          <w:tcPr>
            <w:tcW w:w="4823" w:type="dxa"/>
          </w:tcPr>
          <w:p w14:paraId="3543478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0310D794" w14:textId="77777777" w:rsidTr="007E0E3E">
        <w:trPr>
          <w:trHeight w:val="20"/>
          <w:jc w:val="center"/>
        </w:trPr>
        <w:tc>
          <w:tcPr>
            <w:tcW w:w="657" w:type="dxa"/>
          </w:tcPr>
          <w:p w14:paraId="4FBD141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14:paraId="23B84C9C" w14:textId="77777777" w:rsidR="00A651ED"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SHE </w:t>
            </w:r>
            <w:r w:rsidRPr="007A4B61">
              <w:rPr>
                <w:rFonts w:ascii="Arial" w:eastAsia="Calibri" w:hAnsi="Arial" w:cs="Arial"/>
                <w:b/>
                <w:lang w:val="en-US"/>
              </w:rPr>
              <w:t xml:space="preserve">Competency </w:t>
            </w:r>
          </w:p>
          <w:p w14:paraId="705FD47C" w14:textId="77777777" w:rsidR="00CE0B93"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(Consider scope of work, risks, SHE plan and applicability) </w:t>
            </w:r>
            <w:proofErr w:type="gramStart"/>
            <w:r>
              <w:rPr>
                <w:rFonts w:ascii="Arial" w:eastAsia="Calibri" w:hAnsi="Arial" w:cs="Arial"/>
                <w:lang w:val="en-US"/>
              </w:rPr>
              <w:t>CV,s</w:t>
            </w:r>
            <w:proofErr w:type="gramEnd"/>
            <w:r>
              <w:rPr>
                <w:rFonts w:ascii="Arial" w:eastAsia="Calibri" w:hAnsi="Arial" w:cs="Arial"/>
                <w:lang w:val="en-US"/>
              </w:rPr>
              <w:t xml:space="preserve"> and qualifications / certificates  (List competencies required)</w:t>
            </w:r>
          </w:p>
          <w:p w14:paraId="276794C1" w14:textId="77777777" w:rsidR="00CE0B93" w:rsidRPr="005B53E3" w:rsidRDefault="00CE0B93"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14:paraId="4BC285C2" w14:textId="523A05C8" w:rsidR="00CE0B93" w:rsidRPr="00DD7250" w:rsidRDefault="00FB1277" w:rsidP="000C1D8B">
            <w:pPr>
              <w:contextualSpacing/>
              <w:rPr>
                <w:rFonts w:ascii="Arial" w:eastAsia="Calibri" w:hAnsi="Arial" w:cs="Arial"/>
                <w:lang w:val="en-US"/>
              </w:rPr>
            </w:pPr>
            <w:ins w:id="9" w:author="Sizani Shabangu" w:date="2023-05-05T11:56:00Z">
              <w:r>
                <w:rPr>
                  <w:rFonts w:ascii="Arial" w:eastAsia="Calibri" w:hAnsi="Arial" w:cs="Arial"/>
                  <w:lang w:val="en-US"/>
                </w:rPr>
                <w:t>Yes</w:t>
              </w:r>
            </w:ins>
          </w:p>
        </w:tc>
        <w:tc>
          <w:tcPr>
            <w:tcW w:w="4823" w:type="dxa"/>
          </w:tcPr>
          <w:p w14:paraId="00922E8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6CEA2E47" w14:textId="77777777" w:rsidTr="00736B93">
        <w:trPr>
          <w:trHeight w:val="20"/>
          <w:jc w:val="center"/>
        </w:trPr>
        <w:tc>
          <w:tcPr>
            <w:tcW w:w="6378" w:type="dxa"/>
            <w:gridSpan w:val="2"/>
          </w:tcPr>
          <w:p w14:paraId="382B0203" w14:textId="77777777" w:rsidR="00CE0B93"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Recommendation</w:t>
            </w:r>
          </w:p>
        </w:tc>
        <w:tc>
          <w:tcPr>
            <w:tcW w:w="1525" w:type="dxa"/>
          </w:tcPr>
          <w:p w14:paraId="64F909BC" w14:textId="77777777" w:rsidR="00CE0B93" w:rsidRPr="00DD7250" w:rsidRDefault="00CE0B93" w:rsidP="000C1D8B">
            <w:pPr>
              <w:contextualSpacing/>
              <w:rPr>
                <w:rFonts w:ascii="Arial" w:eastAsia="Calibri" w:hAnsi="Arial" w:cs="Arial"/>
                <w:lang w:val="en-US"/>
              </w:rPr>
            </w:pPr>
          </w:p>
        </w:tc>
        <w:tc>
          <w:tcPr>
            <w:tcW w:w="4823" w:type="dxa"/>
          </w:tcPr>
          <w:p w14:paraId="40F75E51" w14:textId="77777777" w:rsidR="00CE0B93" w:rsidRPr="003214CC"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6EFE465D"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2BDE3F45"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82DF9AF" w14:textId="77777777" w:rsidR="004C3D9A" w:rsidRDefault="004C3D9A" w:rsidP="004C3D9A">
      <w:pPr>
        <w:pStyle w:val="Reference"/>
        <w:numPr>
          <w:ilvl w:val="0"/>
          <w:numId w:val="0"/>
        </w:numPr>
        <w:rPr>
          <w:rStyle w:val="Instruction"/>
          <w:b/>
          <w:szCs w:val="18"/>
        </w:rPr>
      </w:pPr>
      <w:r>
        <w:rPr>
          <w:b/>
        </w:rPr>
        <w:t xml:space="preserve">*NOTE: For explanatory notes for the listed items (SHE requirements) please refer </w:t>
      </w:r>
      <w:r w:rsidRPr="005B53E3">
        <w:rPr>
          <w:b/>
        </w:rPr>
        <w:t xml:space="preserve">to </w:t>
      </w:r>
      <w:r w:rsidRPr="005B53E3">
        <w:rPr>
          <w:rStyle w:val="Instruction"/>
          <w:b/>
          <w:szCs w:val="18"/>
        </w:rPr>
        <w:t>240 - 77433139 Annexure A: Supplier Risk Category</w:t>
      </w:r>
    </w:p>
    <w:p w14:paraId="66D06A37" w14:textId="77777777" w:rsidR="004C3D9A" w:rsidRDefault="004C3D9A" w:rsidP="004C3D9A">
      <w:pPr>
        <w:pStyle w:val="Reference"/>
        <w:numPr>
          <w:ilvl w:val="0"/>
          <w:numId w:val="0"/>
        </w:numPr>
        <w:rPr>
          <w:rStyle w:val="Instruction"/>
          <w:b/>
          <w:szCs w:val="18"/>
        </w:rPr>
      </w:pPr>
    </w:p>
    <w:p w14:paraId="6487B04C" w14:textId="77777777" w:rsidR="004C3D9A"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p w14:paraId="4483382A" w14:textId="77777777" w:rsidR="00A651ED" w:rsidRPr="00A651ED"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284" w:firstLine="142"/>
        <w:jc w:val="both"/>
        <w:rPr>
          <w:rFonts w:ascii="Arial" w:eastAsia="Times New Roman" w:hAnsi="Arial" w:cs="Arial"/>
          <w:b/>
        </w:rPr>
      </w:pPr>
      <w:r w:rsidRPr="00A651ED">
        <w:rPr>
          <w:rFonts w:ascii="Arial" w:eastAsia="Times New Roman" w:hAnsi="Arial" w:cs="Arial"/>
          <w:b/>
        </w:rPr>
        <w:t xml:space="preserve">Annotation: Populate additional OHS tender returnable(s) that are applicable to the scope of work and need to be evaluated prior </w:t>
      </w:r>
      <w:r w:rsidRPr="00A651ED">
        <w:rPr>
          <w:rFonts w:ascii="Arial" w:eastAsia="Times New Roman" w:hAnsi="Arial" w:cs="Arial"/>
          <w:b/>
        </w:rPr>
        <w:tab/>
        <w:t xml:space="preserve">to contract award. </w:t>
      </w:r>
      <w:r w:rsidRPr="00A651ED">
        <w:rPr>
          <w:rFonts w:ascii="Arial" w:eastAsia="Times New Roman" w:hAnsi="Arial" w:cs="Arial"/>
          <w:b/>
          <w:i/>
        </w:rPr>
        <w:t>This section must be deleted if not applicable</w:t>
      </w:r>
      <w:r w:rsidRPr="00A651ED">
        <w:rPr>
          <w:rFonts w:ascii="Arial" w:eastAsia="Times New Roman" w:hAnsi="Arial" w:cs="Arial"/>
          <w:b/>
        </w:rPr>
        <w:t>.</w:t>
      </w:r>
    </w:p>
    <w:p w14:paraId="790E73F4" w14:textId="77777777" w:rsidR="00A651ED" w:rsidRPr="00070AE2"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72E63E90" w14:textId="77777777" w:rsidTr="007E0E3E">
        <w:trPr>
          <w:cantSplit/>
          <w:trHeight w:val="1318"/>
          <w:tblHeader/>
          <w:jc w:val="center"/>
        </w:trPr>
        <w:tc>
          <w:tcPr>
            <w:tcW w:w="657" w:type="dxa"/>
            <w:vMerge w:val="restart"/>
            <w:shd w:val="clear" w:color="auto" w:fill="FFFFFF"/>
            <w:vAlign w:val="center"/>
          </w:tcPr>
          <w:p w14:paraId="3A834988"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Ref.</w:t>
            </w:r>
          </w:p>
        </w:tc>
        <w:tc>
          <w:tcPr>
            <w:tcW w:w="5721" w:type="dxa"/>
            <w:vMerge w:val="restart"/>
            <w:shd w:val="clear" w:color="auto" w:fill="FFFFFF"/>
            <w:vAlign w:val="center"/>
          </w:tcPr>
          <w:p w14:paraId="59A8C3D7"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KPIs</w:t>
            </w:r>
          </w:p>
        </w:tc>
        <w:tc>
          <w:tcPr>
            <w:tcW w:w="1525" w:type="dxa"/>
            <w:shd w:val="clear" w:color="auto" w:fill="FFFFFF"/>
            <w:vAlign w:val="center"/>
          </w:tcPr>
          <w:p w14:paraId="3A6DFC5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Submission</w:t>
            </w:r>
          </w:p>
        </w:tc>
        <w:tc>
          <w:tcPr>
            <w:tcW w:w="4823" w:type="dxa"/>
            <w:vMerge w:val="restart"/>
            <w:shd w:val="clear" w:color="auto" w:fill="FFFFFF"/>
            <w:vAlign w:val="center"/>
          </w:tcPr>
          <w:p w14:paraId="2876DC18"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Comments</w:t>
            </w:r>
          </w:p>
        </w:tc>
      </w:tr>
      <w:tr w:rsidR="00CE0B93" w:rsidRPr="00DD7250" w14:paraId="6075C9A0" w14:textId="77777777" w:rsidTr="007E0E3E">
        <w:trPr>
          <w:cantSplit/>
          <w:trHeight w:val="1338"/>
          <w:tblHeader/>
          <w:jc w:val="center"/>
        </w:trPr>
        <w:tc>
          <w:tcPr>
            <w:tcW w:w="657" w:type="dxa"/>
            <w:vMerge/>
            <w:shd w:val="clear" w:color="auto" w:fill="FFFFFF"/>
            <w:vAlign w:val="center"/>
          </w:tcPr>
          <w:p w14:paraId="05FAFCD9"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08C2BEEB"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3222E5A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Y = Yes</w:t>
            </w:r>
          </w:p>
          <w:p w14:paraId="7FD239C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N= No</w:t>
            </w:r>
          </w:p>
        </w:tc>
        <w:tc>
          <w:tcPr>
            <w:tcW w:w="4823" w:type="dxa"/>
            <w:vMerge/>
            <w:shd w:val="clear" w:color="auto" w:fill="FFFFFF"/>
            <w:vAlign w:val="center"/>
          </w:tcPr>
          <w:p w14:paraId="3EFF3A8B"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14:paraId="459A9505" w14:textId="77777777" w:rsidTr="007E0E3E">
        <w:trPr>
          <w:trHeight w:val="20"/>
          <w:jc w:val="center"/>
        </w:trPr>
        <w:tc>
          <w:tcPr>
            <w:tcW w:w="657" w:type="dxa"/>
          </w:tcPr>
          <w:p w14:paraId="21C4E4E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198D58D8" w14:textId="77777777" w:rsidR="00CE0B93" w:rsidRPr="004D11CC" w:rsidRDefault="00CE0B93" w:rsidP="000C1D8B">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rPr>
            </w:pPr>
          </w:p>
        </w:tc>
        <w:tc>
          <w:tcPr>
            <w:tcW w:w="1525" w:type="dxa"/>
          </w:tcPr>
          <w:p w14:paraId="5E96066C" w14:textId="77777777" w:rsidR="00CE0B93" w:rsidRPr="00DD7250" w:rsidRDefault="00CE0B93" w:rsidP="000C1D8B">
            <w:pPr>
              <w:contextualSpacing/>
              <w:rPr>
                <w:rFonts w:ascii="Arial" w:eastAsia="Times New Roman" w:hAnsi="Arial" w:cs="Arial"/>
              </w:rPr>
            </w:pPr>
          </w:p>
        </w:tc>
        <w:tc>
          <w:tcPr>
            <w:tcW w:w="4823" w:type="dxa"/>
          </w:tcPr>
          <w:p w14:paraId="3C8140A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5C6FECDF" w14:textId="77777777" w:rsidTr="007E0E3E">
        <w:trPr>
          <w:trHeight w:val="20"/>
          <w:jc w:val="center"/>
        </w:trPr>
        <w:tc>
          <w:tcPr>
            <w:tcW w:w="657" w:type="dxa"/>
          </w:tcPr>
          <w:p w14:paraId="5653C3CC"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668B40EC" w14:textId="77777777" w:rsidR="00CE0B93" w:rsidRPr="00224A1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14:paraId="07469972" w14:textId="77777777" w:rsidR="00CE0B93" w:rsidRPr="00DD7250" w:rsidRDefault="00CE0B93" w:rsidP="000C1D8B">
            <w:pPr>
              <w:ind w:left="360"/>
              <w:contextualSpacing/>
              <w:rPr>
                <w:rFonts w:ascii="Arial" w:eastAsia="Calibri" w:hAnsi="Arial" w:cs="Arial"/>
                <w:lang w:val="en-US"/>
              </w:rPr>
            </w:pPr>
          </w:p>
        </w:tc>
        <w:tc>
          <w:tcPr>
            <w:tcW w:w="4823" w:type="dxa"/>
          </w:tcPr>
          <w:p w14:paraId="3A79599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0DCBAAB6" w14:textId="77777777" w:rsidTr="007E0E3E">
        <w:trPr>
          <w:trHeight w:val="20"/>
          <w:jc w:val="center"/>
        </w:trPr>
        <w:tc>
          <w:tcPr>
            <w:tcW w:w="657" w:type="dxa"/>
          </w:tcPr>
          <w:p w14:paraId="4CDF051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22D4557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46E0BDCE" w14:textId="77777777" w:rsidR="00CE0B93" w:rsidRPr="00DD7250" w:rsidRDefault="00CE0B93" w:rsidP="000C1D8B">
            <w:pPr>
              <w:ind w:left="360"/>
              <w:contextualSpacing/>
              <w:rPr>
                <w:rFonts w:ascii="Arial" w:eastAsia="Calibri" w:hAnsi="Arial" w:cs="Arial"/>
                <w:lang w:val="en-US"/>
              </w:rPr>
            </w:pPr>
          </w:p>
        </w:tc>
        <w:tc>
          <w:tcPr>
            <w:tcW w:w="4823" w:type="dxa"/>
          </w:tcPr>
          <w:p w14:paraId="36DE6B6B"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52549617" w14:textId="77777777" w:rsidTr="007E0E3E">
        <w:trPr>
          <w:trHeight w:val="20"/>
          <w:jc w:val="center"/>
        </w:trPr>
        <w:tc>
          <w:tcPr>
            <w:tcW w:w="657" w:type="dxa"/>
          </w:tcPr>
          <w:p w14:paraId="5960BC7E"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6F2C065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06FC05E9" w14:textId="77777777" w:rsidR="00CE0B93" w:rsidRPr="00DD7250" w:rsidRDefault="00CE0B93" w:rsidP="000C1D8B">
            <w:pPr>
              <w:contextualSpacing/>
              <w:rPr>
                <w:rFonts w:ascii="Arial" w:eastAsia="Calibri" w:hAnsi="Arial" w:cs="Arial"/>
                <w:lang w:val="en-US"/>
              </w:rPr>
            </w:pPr>
          </w:p>
        </w:tc>
        <w:tc>
          <w:tcPr>
            <w:tcW w:w="4823" w:type="dxa"/>
          </w:tcPr>
          <w:p w14:paraId="0D7B681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4EC2077F" w14:textId="77777777" w:rsidTr="002A116C">
        <w:trPr>
          <w:trHeight w:val="333"/>
          <w:jc w:val="center"/>
        </w:trPr>
        <w:tc>
          <w:tcPr>
            <w:tcW w:w="6378" w:type="dxa"/>
            <w:gridSpan w:val="2"/>
          </w:tcPr>
          <w:p w14:paraId="120ECD7F" w14:textId="77777777" w:rsidR="00CE0B93" w:rsidRPr="00EB40A0" w:rsidRDefault="00A651ED" w:rsidP="000C1D8B">
            <w:pPr>
              <w:contextualSpacing/>
              <w:rPr>
                <w:rFonts w:ascii="Arial" w:eastAsia="Calibri" w:hAnsi="Arial" w:cs="Arial"/>
                <w:b/>
                <w:lang w:val="en-US"/>
              </w:rPr>
            </w:pPr>
            <w:r>
              <w:rPr>
                <w:rFonts w:ascii="Arial" w:eastAsia="Calibri" w:hAnsi="Arial" w:cs="Arial"/>
                <w:b/>
                <w:lang w:val="en-US"/>
              </w:rPr>
              <w:t>Recommendation</w:t>
            </w:r>
          </w:p>
        </w:tc>
        <w:tc>
          <w:tcPr>
            <w:tcW w:w="1525" w:type="dxa"/>
          </w:tcPr>
          <w:p w14:paraId="5CEE2C25" w14:textId="77777777" w:rsidR="00CE0B93" w:rsidRPr="00DD7250" w:rsidRDefault="00CE0B93" w:rsidP="000C1D8B">
            <w:pPr>
              <w:contextualSpacing/>
              <w:rPr>
                <w:rFonts w:ascii="Arial" w:eastAsia="Calibri" w:hAnsi="Arial" w:cs="Arial"/>
                <w:lang w:val="en-US"/>
              </w:rPr>
            </w:pPr>
          </w:p>
        </w:tc>
        <w:tc>
          <w:tcPr>
            <w:tcW w:w="4823" w:type="dxa"/>
          </w:tcPr>
          <w:p w14:paraId="38206B52" w14:textId="77777777" w:rsidR="00CE0B93" w:rsidRPr="00EB40A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04A683C2"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03195D2E" w14:textId="77777777" w:rsidR="004C3D9A" w:rsidRPr="00D26CF3" w:rsidRDefault="004C3D9A"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r w:rsidRPr="00D26CF3">
        <w:rPr>
          <w:rFonts w:ascii="Arial" w:eastAsia="Times New Roman" w:hAnsi="Arial" w:cs="Arial"/>
          <w:b/>
          <w:sz w:val="24"/>
          <w:szCs w:val="24"/>
          <w:lang w:val="en-GB"/>
        </w:rPr>
        <w:t>Development Team</w:t>
      </w:r>
    </w:p>
    <w:p w14:paraId="7F186DEC" w14:textId="77777777" w:rsidR="00286EC4" w:rsidRPr="00286EC4" w:rsidRDefault="004C3D9A" w:rsidP="00286EC4">
      <w:pPr>
        <w:pStyle w:val="ListParagraph"/>
        <w:numPr>
          <w:ilvl w:val="0"/>
          <w:numId w:val="6"/>
        </w:numPr>
        <w:tabs>
          <w:tab w:val="num"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r w:rsidRPr="004C3D9A">
        <w:rPr>
          <w:rFonts w:ascii="Arial" w:eastAsia="Times New Roman" w:hAnsi="Arial" w:cs="Arial"/>
        </w:rPr>
        <w:t xml:space="preserve">Diane </w:t>
      </w:r>
      <w:proofErr w:type="spellStart"/>
      <w:r w:rsidRPr="004C3D9A">
        <w:rPr>
          <w:rFonts w:ascii="Arial" w:eastAsia="Times New Roman" w:hAnsi="Arial" w:cs="Arial"/>
        </w:rPr>
        <w:t>Maunatlala</w:t>
      </w:r>
      <w:proofErr w:type="spellEnd"/>
    </w:p>
    <w:sectPr w:rsidR="00286EC4" w:rsidRPr="00286EC4"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C7DBA" w14:textId="77777777" w:rsidR="00D342F9" w:rsidRDefault="00D342F9" w:rsidP="0028391D">
      <w:pPr>
        <w:spacing w:after="0" w:line="240" w:lineRule="auto"/>
      </w:pPr>
      <w:r>
        <w:separator/>
      </w:r>
    </w:p>
  </w:endnote>
  <w:endnote w:type="continuationSeparator" w:id="0">
    <w:p w14:paraId="3F4D55C5" w14:textId="77777777" w:rsidR="00D342F9" w:rsidRDefault="00D342F9"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3FBF7E75" w14:textId="77777777" w:rsidTr="00ED3A94">
      <w:tc>
        <w:tcPr>
          <w:tcW w:w="15168" w:type="dxa"/>
          <w:gridSpan w:val="2"/>
          <w:tcBorders>
            <w:top w:val="nil"/>
            <w:left w:val="nil"/>
            <w:bottom w:val="nil"/>
            <w:right w:val="nil"/>
          </w:tcBorders>
          <w:vAlign w:val="center"/>
        </w:tcPr>
        <w:p w14:paraId="7DC66938"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3F5B44D5" w14:textId="77777777" w:rsidTr="00ED3A94">
      <w:trPr>
        <w:trHeight w:val="910"/>
      </w:trPr>
      <w:tc>
        <w:tcPr>
          <w:tcW w:w="15168" w:type="dxa"/>
          <w:gridSpan w:val="2"/>
          <w:tcBorders>
            <w:top w:val="nil"/>
            <w:left w:val="nil"/>
            <w:bottom w:val="nil"/>
            <w:right w:val="nil"/>
          </w:tcBorders>
        </w:tcPr>
        <w:p w14:paraId="306324BF"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294EF80" wp14:editId="26B4B2E1">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3FC71A"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FC612F9"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94EF80"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" filled="f" stroked="f" strokeweight=".5pt">
                    <v:textbox>
                      <w:txbxContent>
                        <w:p w14:paraId="4E3FC71A"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FC612F9"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6858FD9" w14:textId="77777777" w:rsidR="00ED3A94" w:rsidRDefault="00ED3A94" w:rsidP="00CF7037">
          <w:pPr>
            <w:rPr>
              <w:rFonts w:ascii="Arial" w:hAnsi="Arial" w:cs="Arial"/>
              <w:sz w:val="20"/>
              <w:szCs w:val="20"/>
              <w:lang w:val="en-GB"/>
            </w:rPr>
          </w:pPr>
        </w:p>
        <w:p w14:paraId="2CEC5738" w14:textId="77777777" w:rsidR="00ED3A94" w:rsidRDefault="00ED3A94" w:rsidP="00CF7037">
          <w:pPr>
            <w:rPr>
              <w:rFonts w:ascii="Arial" w:hAnsi="Arial" w:cs="Arial"/>
              <w:sz w:val="20"/>
              <w:szCs w:val="20"/>
              <w:lang w:val="en-GB"/>
            </w:rPr>
          </w:pPr>
        </w:p>
        <w:p w14:paraId="01DABB97" w14:textId="77777777" w:rsidR="00ED3A94" w:rsidRDefault="00ED3A94" w:rsidP="00CF7037">
          <w:pPr>
            <w:rPr>
              <w:rFonts w:ascii="Arial" w:hAnsi="Arial" w:cs="Arial"/>
              <w:sz w:val="20"/>
              <w:szCs w:val="20"/>
              <w:lang w:val="en-GB"/>
            </w:rPr>
          </w:pPr>
        </w:p>
      </w:tc>
    </w:tr>
    <w:tr w:rsidR="00ED3A94" w14:paraId="2007B09D" w14:textId="77777777" w:rsidTr="00ED3A94">
      <w:tc>
        <w:tcPr>
          <w:tcW w:w="10773" w:type="dxa"/>
          <w:tcBorders>
            <w:top w:val="nil"/>
            <w:left w:val="nil"/>
            <w:bottom w:val="nil"/>
            <w:right w:val="nil"/>
          </w:tcBorders>
          <w:vAlign w:val="center"/>
        </w:tcPr>
        <w:p w14:paraId="2B6C62F8"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781D886D"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B7FBB">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B7FBB">
            <w:rPr>
              <w:rFonts w:ascii="Arial" w:hAnsi="Arial" w:cs="Arial"/>
              <w:noProof/>
              <w:sz w:val="18"/>
              <w:szCs w:val="18"/>
            </w:rPr>
            <w:t>1</w:t>
          </w:r>
          <w:r w:rsidRPr="0047798B">
            <w:rPr>
              <w:rFonts w:ascii="Arial" w:hAnsi="Arial" w:cs="Arial"/>
              <w:sz w:val="18"/>
              <w:szCs w:val="18"/>
            </w:rPr>
            <w:fldChar w:fldCharType="end"/>
          </w:r>
        </w:p>
      </w:tc>
    </w:tr>
  </w:tbl>
  <w:p w14:paraId="620F49FB"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8EC0C" w14:textId="77777777" w:rsidR="00D342F9" w:rsidRDefault="00D342F9" w:rsidP="0028391D">
      <w:pPr>
        <w:spacing w:after="0" w:line="240" w:lineRule="auto"/>
      </w:pPr>
      <w:r>
        <w:separator/>
      </w:r>
    </w:p>
  </w:footnote>
  <w:footnote w:type="continuationSeparator" w:id="0">
    <w:p w14:paraId="0EE34F5F" w14:textId="77777777" w:rsidR="00D342F9" w:rsidRDefault="00D342F9"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1FAC1937" w14:textId="77777777" w:rsidTr="002C5969">
      <w:trPr>
        <w:cantSplit/>
        <w:trHeight w:val="263"/>
      </w:trPr>
      <w:tc>
        <w:tcPr>
          <w:tcW w:w="2410" w:type="dxa"/>
          <w:vMerge w:val="restart"/>
          <w:vAlign w:val="bottom"/>
        </w:tcPr>
        <w:p w14:paraId="46AD4EF2" w14:textId="77777777" w:rsidR="002C5969" w:rsidRPr="003914DE" w:rsidRDefault="00000000" w:rsidP="00CF7037">
          <w:pPr>
            <w:spacing w:before="840"/>
            <w:rPr>
              <w:rFonts w:ascii="Arial" w:hAnsi="Arial"/>
              <w:b/>
              <w:lang w:val="en-GB"/>
            </w:rPr>
          </w:pPr>
          <w:r>
            <w:rPr>
              <w:rFonts w:ascii="Arial" w:hAnsi="Arial"/>
              <w:b/>
              <w:lang w:val="en-GB"/>
            </w:rPr>
            <w:object w:dxaOrig="1440" w:dyaOrig="1440" w14:anchorId="30DBFD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759840287" r:id="rId2"/>
            </w:object>
          </w:r>
        </w:p>
      </w:tc>
      <w:tc>
        <w:tcPr>
          <w:tcW w:w="7938" w:type="dxa"/>
          <w:vMerge w:val="restart"/>
          <w:vAlign w:val="center"/>
        </w:tcPr>
        <w:p w14:paraId="01BA8597" w14:textId="77777777" w:rsidR="002C5969" w:rsidRPr="004C3D9A" w:rsidRDefault="004C3D9A" w:rsidP="003C1A49">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w:t>
          </w:r>
          <w:r w:rsidR="003C1A49">
            <w:rPr>
              <w:rFonts w:ascii="Arial" w:hAnsi="Arial" w:cs="Arial"/>
              <w:b/>
              <w:bCs/>
            </w:rPr>
            <w:t>OHS</w:t>
          </w:r>
          <w:r w:rsidR="003C1A49" w:rsidRPr="004C3D9A">
            <w:rPr>
              <w:rFonts w:ascii="Arial" w:hAnsi="Arial" w:cs="Arial"/>
              <w:b/>
              <w:bCs/>
            </w:rPr>
            <w:t xml:space="preserve"> </w:t>
          </w:r>
          <w:r w:rsidRPr="004C3D9A">
            <w:rPr>
              <w:rFonts w:ascii="Arial" w:hAnsi="Arial" w:cs="Arial"/>
              <w:b/>
              <w:bCs/>
            </w:rPr>
            <w:t xml:space="preserve">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14:paraId="6BA3A601"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0245E65"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0E45EDA2"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2BBA2863"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084EFFA4" w14:textId="77777777" w:rsidTr="002C5969">
      <w:trPr>
        <w:cantSplit/>
        <w:trHeight w:val="261"/>
      </w:trPr>
      <w:tc>
        <w:tcPr>
          <w:tcW w:w="2410" w:type="dxa"/>
          <w:vMerge/>
          <w:vAlign w:val="bottom"/>
        </w:tcPr>
        <w:p w14:paraId="28502853" w14:textId="77777777" w:rsidR="002C5969" w:rsidRPr="003914DE" w:rsidRDefault="002C5969" w:rsidP="00CF7037">
          <w:pPr>
            <w:spacing w:before="840"/>
            <w:rPr>
              <w:rFonts w:ascii="Arial" w:hAnsi="Arial"/>
              <w:b/>
              <w:lang w:val="en-GB"/>
            </w:rPr>
          </w:pPr>
        </w:p>
      </w:tc>
      <w:tc>
        <w:tcPr>
          <w:tcW w:w="7938" w:type="dxa"/>
          <w:vMerge/>
          <w:vAlign w:val="center"/>
        </w:tcPr>
        <w:p w14:paraId="2627CDB9"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600BF651"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45F55F89" w14:textId="77777777"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14:paraId="715EEA00"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6143FD08" w14:textId="77777777" w:rsidR="002C5969" w:rsidRDefault="00246000" w:rsidP="007D2711">
          <w:pPr>
            <w:spacing w:after="0"/>
            <w:rPr>
              <w:rFonts w:ascii="Arial" w:hAnsi="Arial"/>
              <w:b/>
              <w:color w:val="0000CC"/>
              <w:sz w:val="20"/>
              <w:lang w:val="en-GB"/>
            </w:rPr>
          </w:pPr>
          <w:r>
            <w:rPr>
              <w:rFonts w:ascii="Arial" w:hAnsi="Arial"/>
              <w:b/>
              <w:color w:val="0000CC"/>
              <w:sz w:val="20"/>
              <w:lang w:val="en-GB"/>
            </w:rPr>
            <w:t>2</w:t>
          </w:r>
        </w:p>
      </w:tc>
    </w:tr>
    <w:tr w:rsidR="0028391D" w:rsidRPr="003914DE" w14:paraId="667A3A7A" w14:textId="77777777" w:rsidTr="002C5969">
      <w:trPr>
        <w:cantSplit/>
        <w:trHeight w:val="261"/>
      </w:trPr>
      <w:tc>
        <w:tcPr>
          <w:tcW w:w="2410" w:type="dxa"/>
          <w:vMerge/>
          <w:vAlign w:val="bottom"/>
        </w:tcPr>
        <w:p w14:paraId="59B1E0FC" w14:textId="77777777" w:rsidR="0028391D" w:rsidRPr="003914DE" w:rsidRDefault="0028391D" w:rsidP="00CF7037">
          <w:pPr>
            <w:spacing w:before="840"/>
            <w:rPr>
              <w:rFonts w:ascii="Arial" w:hAnsi="Arial"/>
              <w:b/>
              <w:lang w:val="en-GB"/>
            </w:rPr>
          </w:pPr>
        </w:p>
      </w:tc>
      <w:tc>
        <w:tcPr>
          <w:tcW w:w="7938" w:type="dxa"/>
          <w:vMerge/>
          <w:vAlign w:val="center"/>
        </w:tcPr>
        <w:p w14:paraId="18111C69"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637B9B18"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17F9D557" w14:textId="77777777" w:rsidR="0028391D" w:rsidRPr="00B34624" w:rsidRDefault="0028391D" w:rsidP="00523D87">
          <w:pPr>
            <w:spacing w:after="0"/>
            <w:rPr>
              <w:rFonts w:ascii="Arial" w:hAnsi="Arial"/>
              <w:b/>
              <w:sz w:val="20"/>
              <w:lang w:val="en-GB"/>
            </w:rPr>
          </w:pPr>
        </w:p>
      </w:tc>
    </w:tr>
    <w:tr w:rsidR="0028391D" w:rsidRPr="003914DE" w14:paraId="612C47FC" w14:textId="77777777" w:rsidTr="002C5969">
      <w:trPr>
        <w:cantSplit/>
        <w:trHeight w:hRule="exact" w:val="261"/>
      </w:trPr>
      <w:tc>
        <w:tcPr>
          <w:tcW w:w="2410" w:type="dxa"/>
          <w:vMerge/>
          <w:vAlign w:val="bottom"/>
        </w:tcPr>
        <w:p w14:paraId="7A224C48" w14:textId="77777777" w:rsidR="0028391D" w:rsidRPr="003914DE" w:rsidRDefault="0028391D" w:rsidP="00CF7037">
          <w:pPr>
            <w:spacing w:before="840"/>
            <w:rPr>
              <w:rFonts w:ascii="Arial" w:hAnsi="Arial"/>
              <w:b/>
              <w:lang w:val="en-GB"/>
            </w:rPr>
          </w:pPr>
        </w:p>
      </w:tc>
      <w:tc>
        <w:tcPr>
          <w:tcW w:w="7938" w:type="dxa"/>
          <w:vMerge/>
          <w:vAlign w:val="center"/>
        </w:tcPr>
        <w:p w14:paraId="10D570ED"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6759F6DB" w14:textId="77777777"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016029B2" w14:textId="77777777" w:rsidR="0028391D" w:rsidRPr="00B34624" w:rsidRDefault="0028391D" w:rsidP="006B5CBA">
          <w:pPr>
            <w:spacing w:after="0" w:line="240" w:lineRule="auto"/>
            <w:rPr>
              <w:rFonts w:ascii="Arial" w:hAnsi="Arial"/>
              <w:b/>
              <w:sz w:val="20"/>
              <w:lang w:val="en-GB"/>
            </w:rPr>
          </w:pPr>
        </w:p>
      </w:tc>
    </w:tr>
  </w:tbl>
  <w:p w14:paraId="7AD282D5"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226719235">
    <w:abstractNumId w:val="4"/>
  </w:num>
  <w:num w:numId="2" w16cid:durableId="366563619">
    <w:abstractNumId w:val="1"/>
  </w:num>
  <w:num w:numId="3" w16cid:durableId="408041875">
    <w:abstractNumId w:val="5"/>
  </w:num>
  <w:num w:numId="4" w16cid:durableId="1218473671">
    <w:abstractNumId w:val="0"/>
  </w:num>
  <w:num w:numId="5" w16cid:durableId="1728335181">
    <w:abstractNumId w:val="2"/>
  </w:num>
  <w:num w:numId="6" w16cid:durableId="203889423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zani Shabangu">
    <w15:presenceInfo w15:providerId="AD" w15:userId="S::DlaminIZ@eskom.co.za::43abca36-9716-47bb-b842-bca4737826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44EB3"/>
    <w:rsid w:val="000A3E0E"/>
    <w:rsid w:val="001941FD"/>
    <w:rsid w:val="00196CC6"/>
    <w:rsid w:val="001D5F97"/>
    <w:rsid w:val="00246000"/>
    <w:rsid w:val="0028391D"/>
    <w:rsid w:val="00286EC4"/>
    <w:rsid w:val="002C5969"/>
    <w:rsid w:val="003043D9"/>
    <w:rsid w:val="00332D10"/>
    <w:rsid w:val="003B75C3"/>
    <w:rsid w:val="003C1A49"/>
    <w:rsid w:val="003E4D3F"/>
    <w:rsid w:val="00405685"/>
    <w:rsid w:val="004C3D9A"/>
    <w:rsid w:val="00506F5B"/>
    <w:rsid w:val="00523D87"/>
    <w:rsid w:val="00572CEB"/>
    <w:rsid w:val="00634820"/>
    <w:rsid w:val="006737C8"/>
    <w:rsid w:val="006B5CBA"/>
    <w:rsid w:val="0072002E"/>
    <w:rsid w:val="007D2711"/>
    <w:rsid w:val="007E0E3E"/>
    <w:rsid w:val="0083797C"/>
    <w:rsid w:val="00890A6A"/>
    <w:rsid w:val="008A54EF"/>
    <w:rsid w:val="008F3B12"/>
    <w:rsid w:val="00915C6C"/>
    <w:rsid w:val="009246A8"/>
    <w:rsid w:val="00931908"/>
    <w:rsid w:val="009A0A88"/>
    <w:rsid w:val="009F20F2"/>
    <w:rsid w:val="00A32BCB"/>
    <w:rsid w:val="00A41ABE"/>
    <w:rsid w:val="00A651ED"/>
    <w:rsid w:val="00A70BE2"/>
    <w:rsid w:val="00B34624"/>
    <w:rsid w:val="00BA3D87"/>
    <w:rsid w:val="00BF13E6"/>
    <w:rsid w:val="00C22C00"/>
    <w:rsid w:val="00C24EA5"/>
    <w:rsid w:val="00C908F0"/>
    <w:rsid w:val="00CD7A04"/>
    <w:rsid w:val="00CE0B93"/>
    <w:rsid w:val="00D2058A"/>
    <w:rsid w:val="00D342F9"/>
    <w:rsid w:val="00D41756"/>
    <w:rsid w:val="00DD6D68"/>
    <w:rsid w:val="00E13AED"/>
    <w:rsid w:val="00EB7FBB"/>
    <w:rsid w:val="00ED3A94"/>
    <w:rsid w:val="00EF231D"/>
    <w:rsid w:val="00EF4E8E"/>
    <w:rsid w:val="00F1456E"/>
    <w:rsid w:val="00F76A93"/>
    <w:rsid w:val="00FB1277"/>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751F9"/>
  <w15:docId w15:val="{33304DD5-ED14-4BE7-BC59-88674198A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 w:type="paragraph" w:styleId="Revision">
    <w:name w:val="Revision"/>
    <w:hidden/>
    <w:uiPriority w:val="99"/>
    <w:semiHidden/>
    <w:rsid w:val="00FB12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266</Words>
  <Characters>1520</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Development Team</vt:lpstr>
    </vt:vector>
  </TitlesOfParts>
  <Company>Eskom</Company>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Thabile Jaca</cp:lastModifiedBy>
  <cp:revision>2</cp:revision>
  <dcterms:created xsi:type="dcterms:W3CDTF">2023-10-26T13:45:00Z</dcterms:created>
  <dcterms:modified xsi:type="dcterms:W3CDTF">2023-10-26T13:45:00Z</dcterms:modified>
</cp:coreProperties>
</file>